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0669" w:rsidRDefault="00861246" w:rsidP="002B2350">
      <w:r>
        <w:t xml:space="preserve">GC Metabolomics </w:t>
      </w:r>
      <w:r w:rsidR="002B2350">
        <w:t>Procedures</w:t>
      </w:r>
    </w:p>
    <w:p w:rsidR="00BC3FBE" w:rsidRDefault="006D6871" w:rsidP="00CF628B">
      <w:r>
        <w:t xml:space="preserve">Aliquots of 30 </w:t>
      </w:r>
      <w:r w:rsidR="00861246">
        <w:t>µL serum were mixed with 1000 µL of degassed 3:3:2 Acetonitrile:Isopropanol:Water solution in a 2 mL snap cap tube.  Samples are vortexed, shaken for 5 minutes then centrifuge</w:t>
      </w:r>
      <w:r w:rsidR="00E54E09">
        <w:t>d at 4⁰C for 2 minutes at 14000</w:t>
      </w:r>
      <w:r w:rsidR="00861246">
        <w:t xml:space="preserve">rcf.  The supernatant </w:t>
      </w:r>
      <w:r>
        <w:t>was</w:t>
      </w:r>
      <w:r w:rsidR="00861246">
        <w:t xml:space="preserve"> recovered</w:t>
      </w:r>
      <w:r w:rsidR="001A439B">
        <w:t xml:space="preserve"> and split into two fractions. Fraction 1</w:t>
      </w:r>
      <w:r w:rsidR="00861246">
        <w:t xml:space="preserve"> </w:t>
      </w:r>
      <w:r w:rsidR="001A439B">
        <w:t>(</w:t>
      </w:r>
      <w:r w:rsidR="00861246">
        <w:t>450 µL</w:t>
      </w:r>
      <w:r w:rsidR="001A439B">
        <w:t>)</w:t>
      </w:r>
      <w:r w:rsidR="00861246">
        <w:t xml:space="preserve"> </w:t>
      </w:r>
      <w:r w:rsidR="00E54E09">
        <w:t>was</w:t>
      </w:r>
      <w:r w:rsidR="00861246">
        <w:t xml:space="preserve"> archived and</w:t>
      </w:r>
      <w:r w:rsidR="001A439B">
        <w:t xml:space="preserve"> fraction 2</w:t>
      </w:r>
      <w:r w:rsidR="00861246">
        <w:t xml:space="preserve"> </w:t>
      </w:r>
      <w:r w:rsidR="001A439B">
        <w:t>(</w:t>
      </w:r>
      <w:r w:rsidR="00861246">
        <w:t>450 µL</w:t>
      </w:r>
      <w:r w:rsidR="001A439B">
        <w:t>)</w:t>
      </w:r>
      <w:r w:rsidR="00861246">
        <w:t xml:space="preserve"> </w:t>
      </w:r>
      <w:r w:rsidR="00E54E09">
        <w:t>was</w:t>
      </w:r>
      <w:r w:rsidR="00861246">
        <w:t xml:space="preserve"> </w:t>
      </w:r>
      <w:r w:rsidR="00E54E09">
        <w:t>subject</w:t>
      </w:r>
      <w:r w:rsidR="001A439B">
        <w:t>ed to complete sample processing</w:t>
      </w:r>
      <w:r w:rsidR="00861246">
        <w:t>.</w:t>
      </w:r>
      <w:r>
        <w:t xml:space="preserve">  </w:t>
      </w:r>
      <w:r w:rsidR="001A439B">
        <w:t xml:space="preserve">Processing continued as follows.  </w:t>
      </w:r>
      <w:r>
        <w:t xml:space="preserve">Samples were completely </w:t>
      </w:r>
      <w:r w:rsidR="00E54E09">
        <w:t>dried</w:t>
      </w:r>
      <w:r>
        <w:t xml:space="preserve"> by vacuum centrifuge and reconstituted with 450 µL 1:1 acetonitrile:water solution.  Samples were centrifuge</w:t>
      </w:r>
      <w:r w:rsidR="00E54E09">
        <w:t>d for 2 minutes at 14000</w:t>
      </w:r>
      <w:r w:rsidR="001A439B">
        <w:t xml:space="preserve">rcf and transferred to </w:t>
      </w:r>
      <w:r>
        <w:t>new snap cap tube</w:t>
      </w:r>
      <w:r w:rsidR="001A439B">
        <w:t>s</w:t>
      </w:r>
      <w:r>
        <w:t xml:space="preserve"> followed by complete evaporat</w:t>
      </w:r>
      <w:r w:rsidR="00E54E09">
        <w:t xml:space="preserve">ion </w:t>
      </w:r>
      <w:r>
        <w:t xml:space="preserve">by vacuum centrifuge.  </w:t>
      </w:r>
      <w:r w:rsidR="00E54E09">
        <w:t>Dried samples were spiked with</w:t>
      </w:r>
      <w:r w:rsidR="00BC3FBE">
        <w:t xml:space="preserve"> </w:t>
      </w:r>
      <w:r>
        <w:t>10 µL</w:t>
      </w:r>
      <w:r w:rsidR="00E54E09">
        <w:t xml:space="preserve"> of </w:t>
      </w:r>
      <w:r w:rsidR="00542140">
        <w:t>Methoxyamine Hydrochloride (</w:t>
      </w:r>
      <w:r w:rsidR="00E54E09">
        <w:t>MeOx</w:t>
      </w:r>
      <w:r w:rsidR="00542140">
        <w:t>)</w:t>
      </w:r>
      <w:r w:rsidR="00E54E09">
        <w:t xml:space="preserve"> in pyridine </w:t>
      </w:r>
      <w:r w:rsidR="00542140">
        <w:t xml:space="preserve">(40 mg/mL) </w:t>
      </w:r>
      <w:r w:rsidR="00E54E09">
        <w:t>and placed on</w:t>
      </w:r>
      <w:r w:rsidR="009A6FCA">
        <w:t>to a</w:t>
      </w:r>
      <w:r w:rsidR="00E54E09">
        <w:t xml:space="preserve"> Thermomixer for 90 minutes at 30⁰C at </w:t>
      </w:r>
      <w:r w:rsidR="009A6FCA">
        <w:t>maximum</w:t>
      </w:r>
      <w:r w:rsidR="00E54E09">
        <w:t xml:space="preserve"> speed.  After cooling to room temperature,</w:t>
      </w:r>
      <w:r w:rsidR="009A6FCA">
        <w:t xml:space="preserve"> samples were spiked with </w:t>
      </w:r>
      <w:r w:rsidR="00E54E09">
        <w:t xml:space="preserve">91 µL of MSTFA+FAME mix (1 mL </w:t>
      </w:r>
      <w:r w:rsidR="00542140">
        <w:t>(</w:t>
      </w:r>
      <w:r w:rsidR="00CF628B">
        <w:t>N-Methyl-N-(trimethylsilyl</w:t>
      </w:r>
      <w:proofErr w:type="gramStart"/>
      <w:r w:rsidR="00CF628B">
        <w:t>)trifluoroacetamide</w:t>
      </w:r>
      <w:proofErr w:type="gramEnd"/>
      <w:r w:rsidR="00CF628B">
        <w:t xml:space="preserve"> </w:t>
      </w:r>
      <w:r w:rsidR="00542140">
        <w:t>(</w:t>
      </w:r>
      <w:r w:rsidR="00E54E09">
        <w:t>MSTFA</w:t>
      </w:r>
      <w:r w:rsidR="00542140">
        <w:t>)</w:t>
      </w:r>
      <w:r w:rsidR="00E54E09">
        <w:t xml:space="preserve"> + 10 µL</w:t>
      </w:r>
      <w:r w:rsidR="009A6FCA">
        <w:t xml:space="preserve"> </w:t>
      </w:r>
      <w:r w:rsidR="00542140">
        <w:t>fatty acid methyl ester (</w:t>
      </w:r>
      <w:r w:rsidR="009A6FCA">
        <w:t>FAME</w:t>
      </w:r>
      <w:r w:rsidR="00542140">
        <w:t>)</w:t>
      </w:r>
      <w:r w:rsidR="009A6FCA">
        <w:t xml:space="preserve"> </w:t>
      </w:r>
      <w:r w:rsidR="00542140">
        <w:t xml:space="preserve">retention index </w:t>
      </w:r>
      <w:r w:rsidR="009A6FCA">
        <w:t>marker solution</w:t>
      </w:r>
      <w:r w:rsidR="00542140">
        <w:t xml:space="preserve">; FAME mix contains C8, C9, C10, C12, </w:t>
      </w:r>
      <w:ins w:id="0" w:author="Cavallo, Tammy Bowman" w:date="2016-08-24T13:41:00Z">
        <w:r w:rsidR="00A55DCC">
          <w:t xml:space="preserve">C14, C16, C18, C20, C22, </w:t>
        </w:r>
      </w:ins>
      <w:r w:rsidR="00542140">
        <w:t>C24, C26, C28, and C30 fatty acid methyl esters)</w:t>
      </w:r>
      <w:r w:rsidR="009A6FCA">
        <w:t>) and placed onto a Thermomixer for 45 minutes at 70⁰C at maximum speed.  Samples were cooled to room temperature before transferring to GC vials</w:t>
      </w:r>
      <w:r w:rsidR="00542140">
        <w:t xml:space="preserve"> with inserts</w:t>
      </w:r>
      <w:r w:rsidR="009A6FCA">
        <w:t>.</w:t>
      </w:r>
      <w:r w:rsidR="000B67A9">
        <w:t xml:space="preserve">  Sample preparation procedures were similar to those established by Dr. Oliver </w:t>
      </w:r>
      <w:r w:rsidR="007B097C">
        <w:t>Fiehn’s</w:t>
      </w:r>
      <w:r w:rsidR="000B67A9">
        <w:t xml:space="preserve"> </w:t>
      </w:r>
      <w:r w:rsidR="00542140">
        <w:t>Lab at UC Davis</w:t>
      </w:r>
      <w:r w:rsidR="00CF628B">
        <w:t>.</w:t>
      </w:r>
      <w:r w:rsidR="000B67A9">
        <w:t xml:space="preserve"> </w:t>
      </w:r>
    </w:p>
    <w:p w:rsidR="00BC3FBE" w:rsidRDefault="00937103">
      <w:r>
        <w:t>Each day</w:t>
      </w:r>
      <w:r w:rsidR="00CC7724">
        <w:t xml:space="preserve"> s</w:t>
      </w:r>
      <w:r w:rsidR="00BC3FBE">
        <w:t>amples were</w:t>
      </w:r>
      <w:r w:rsidR="009350A4">
        <w:t xml:space="preserve"> randomized </w:t>
      </w:r>
      <w:r w:rsidR="00623701">
        <w:t>to ensure that phenotypes were not grouped and to ensure that the holding time on the GC was random.  QC pooled samples were interspersed during the analytical sequence.</w:t>
      </w:r>
      <w:r w:rsidR="00D14F30">
        <w:t xml:space="preserve">   Samples were analyzed on an</w:t>
      </w:r>
      <w:r w:rsidR="00E55D33">
        <w:t xml:space="preserve"> Agilent 7890</w:t>
      </w:r>
      <w:r w:rsidR="00D14F30">
        <w:t xml:space="preserve"> GC and a Leco Pegasus IV TOF-MS.  </w:t>
      </w:r>
      <w:r w:rsidR="00695C5D">
        <w:t>Compound</w:t>
      </w:r>
      <w:r w:rsidR="00CC7724">
        <w:t>s</w:t>
      </w:r>
      <w:r w:rsidR="00695C5D">
        <w:t xml:space="preserve"> were separated and characterized on a Restek RXI-5Silms capillary column (3</w:t>
      </w:r>
      <w:r w:rsidR="00D93004">
        <w:t>0</w:t>
      </w:r>
      <w:r w:rsidR="00695C5D">
        <w:t xml:space="preserve"> m X .25 mm X .25 µm) under the instrument acquisitio</w:t>
      </w:r>
      <w:r w:rsidR="00CC7724">
        <w:t>n parameters located in Table 1</w:t>
      </w:r>
      <w:r w:rsidR="00695C5D">
        <w:t>.</w:t>
      </w:r>
      <w:r w:rsidR="00722B71">
        <w:t xml:space="preserve">  Acquisit</w:t>
      </w:r>
      <w:r w:rsidR="000B67A9">
        <w:t xml:space="preserve">ion parameters were similar to </w:t>
      </w:r>
      <w:r w:rsidR="00722B71">
        <w:t>parameter established by Dr. Oliver Fiehn’</w:t>
      </w:r>
      <w:r w:rsidR="000B67A9">
        <w:t xml:space="preserve">s </w:t>
      </w:r>
      <w:r w:rsidR="00542140">
        <w:t>lab</w:t>
      </w:r>
      <w:r w:rsidR="00CF628B">
        <w:t>.</w:t>
      </w:r>
      <w:r w:rsidR="00542140">
        <w:t xml:space="preserve"> </w:t>
      </w:r>
    </w:p>
    <w:p w:rsidR="00937103" w:rsidRDefault="00937103" w:rsidP="00937103">
      <w:pPr>
        <w:spacing w:after="0"/>
      </w:pPr>
      <w:r>
        <w:t>Table 1.   Instrument Acquisition Parameters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E55D33" w:rsidTr="00E55D33">
        <w:tc>
          <w:tcPr>
            <w:tcW w:w="4788" w:type="dxa"/>
          </w:tcPr>
          <w:p w:rsidR="00E55D33" w:rsidRDefault="00E55D33" w:rsidP="00937103">
            <w:r>
              <w:t>Carrier Gas</w:t>
            </w:r>
          </w:p>
        </w:tc>
        <w:tc>
          <w:tcPr>
            <w:tcW w:w="4788" w:type="dxa"/>
          </w:tcPr>
          <w:p w:rsidR="00E55D33" w:rsidRDefault="00E55D33" w:rsidP="00937103">
            <w:r>
              <w:t>Helium</w:t>
            </w:r>
          </w:p>
        </w:tc>
      </w:tr>
      <w:tr w:rsidR="00E55D33" w:rsidTr="00E55D33">
        <w:tc>
          <w:tcPr>
            <w:tcW w:w="4788" w:type="dxa"/>
          </w:tcPr>
          <w:p w:rsidR="00E55D33" w:rsidRDefault="00E55D33" w:rsidP="00937103">
            <w:r>
              <w:t>Front Inlet Mode</w:t>
            </w:r>
          </w:p>
        </w:tc>
        <w:tc>
          <w:tcPr>
            <w:tcW w:w="4788" w:type="dxa"/>
          </w:tcPr>
          <w:p w:rsidR="00E55D33" w:rsidRDefault="00E55D33" w:rsidP="00937103">
            <w:r>
              <w:t>Splitless</w:t>
            </w:r>
          </w:p>
        </w:tc>
      </w:tr>
      <w:tr w:rsidR="00E55D33" w:rsidTr="00E55D33">
        <w:tc>
          <w:tcPr>
            <w:tcW w:w="4788" w:type="dxa"/>
          </w:tcPr>
          <w:p w:rsidR="00E55D33" w:rsidRDefault="00E55D33" w:rsidP="00937103">
            <w:r>
              <w:t>Front Inlet Temperature</w:t>
            </w:r>
          </w:p>
        </w:tc>
        <w:tc>
          <w:tcPr>
            <w:tcW w:w="4788" w:type="dxa"/>
          </w:tcPr>
          <w:p w:rsidR="00E55D33" w:rsidRDefault="00E55D33" w:rsidP="00937103">
            <w:r>
              <w:t>250⁰C</w:t>
            </w:r>
          </w:p>
        </w:tc>
      </w:tr>
      <w:tr w:rsidR="00E55D33" w:rsidTr="00E55D33">
        <w:tc>
          <w:tcPr>
            <w:tcW w:w="4788" w:type="dxa"/>
          </w:tcPr>
          <w:p w:rsidR="00E55D33" w:rsidRDefault="00E55D33" w:rsidP="00937103">
            <w:r>
              <w:t>Front Inlet Purge Time</w:t>
            </w:r>
          </w:p>
        </w:tc>
        <w:tc>
          <w:tcPr>
            <w:tcW w:w="4788" w:type="dxa"/>
          </w:tcPr>
          <w:p w:rsidR="00E55D33" w:rsidRDefault="00E55D33" w:rsidP="00937103">
            <w:r>
              <w:t>25</w:t>
            </w:r>
            <w:r w:rsidR="00776A31">
              <w:t xml:space="preserve"> </w:t>
            </w:r>
            <w:r>
              <w:t>sec after injection</w:t>
            </w:r>
          </w:p>
        </w:tc>
      </w:tr>
      <w:tr w:rsidR="00E55D33" w:rsidTr="00E55D33">
        <w:tc>
          <w:tcPr>
            <w:tcW w:w="4788" w:type="dxa"/>
          </w:tcPr>
          <w:p w:rsidR="00E55D33" w:rsidRDefault="00E55D33" w:rsidP="00937103">
            <w:r>
              <w:t>Front Inlet Purge Flow</w:t>
            </w:r>
          </w:p>
        </w:tc>
        <w:tc>
          <w:tcPr>
            <w:tcW w:w="4788" w:type="dxa"/>
          </w:tcPr>
          <w:p w:rsidR="00E55D33" w:rsidRDefault="00E55D33" w:rsidP="00937103">
            <w:r>
              <w:t>40 mL/min</w:t>
            </w:r>
          </w:p>
        </w:tc>
      </w:tr>
      <w:tr w:rsidR="00937103" w:rsidTr="00E55D33">
        <w:tc>
          <w:tcPr>
            <w:tcW w:w="4788" w:type="dxa"/>
          </w:tcPr>
          <w:p w:rsidR="00937103" w:rsidRDefault="00937103" w:rsidP="00937103">
            <w:r>
              <w:t>Injection Volume</w:t>
            </w:r>
          </w:p>
        </w:tc>
        <w:tc>
          <w:tcPr>
            <w:tcW w:w="4788" w:type="dxa"/>
          </w:tcPr>
          <w:p w:rsidR="00937103" w:rsidRDefault="00937103" w:rsidP="00937103">
            <w:r>
              <w:t>0.5 µL</w:t>
            </w:r>
          </w:p>
        </w:tc>
      </w:tr>
      <w:tr w:rsidR="00E55D33" w:rsidTr="00E55D33">
        <w:tc>
          <w:tcPr>
            <w:tcW w:w="4788" w:type="dxa"/>
          </w:tcPr>
          <w:p w:rsidR="00E55D33" w:rsidRDefault="00E55D33" w:rsidP="00937103">
            <w:r>
              <w:t>Column Flow Rate</w:t>
            </w:r>
          </w:p>
        </w:tc>
        <w:tc>
          <w:tcPr>
            <w:tcW w:w="4788" w:type="dxa"/>
          </w:tcPr>
          <w:p w:rsidR="00E55D33" w:rsidRDefault="00E55D33" w:rsidP="00937103">
            <w:r>
              <w:t>1 mL/min constant flow</w:t>
            </w:r>
          </w:p>
        </w:tc>
      </w:tr>
      <w:tr w:rsidR="00E55D33" w:rsidTr="00E55D33">
        <w:tc>
          <w:tcPr>
            <w:tcW w:w="4788" w:type="dxa"/>
          </w:tcPr>
          <w:p w:rsidR="00E55D33" w:rsidRDefault="00E55D33" w:rsidP="00937103">
            <w:r>
              <w:t>Oven Temp Initial</w:t>
            </w:r>
          </w:p>
        </w:tc>
        <w:tc>
          <w:tcPr>
            <w:tcW w:w="4788" w:type="dxa"/>
          </w:tcPr>
          <w:p w:rsidR="00E55D33" w:rsidRDefault="00E55D33" w:rsidP="00937103">
            <w:r>
              <w:t>50⁰C</w:t>
            </w:r>
            <w:r w:rsidR="00A66ACF">
              <w:t xml:space="preserve"> hold for 0.5 min</w:t>
            </w:r>
          </w:p>
        </w:tc>
      </w:tr>
      <w:tr w:rsidR="00E55D33" w:rsidTr="00E55D33">
        <w:tc>
          <w:tcPr>
            <w:tcW w:w="4788" w:type="dxa"/>
          </w:tcPr>
          <w:p w:rsidR="00E55D33" w:rsidRDefault="00937103" w:rsidP="00937103">
            <w:r>
              <w:t>Oven Temp Ramp</w:t>
            </w:r>
          </w:p>
        </w:tc>
        <w:tc>
          <w:tcPr>
            <w:tcW w:w="4788" w:type="dxa"/>
          </w:tcPr>
          <w:p w:rsidR="00E55D33" w:rsidRDefault="00937103" w:rsidP="00937103">
            <w:r>
              <w:t>20⁰C to 330⁰C, hold for 5 min</w:t>
            </w:r>
          </w:p>
        </w:tc>
      </w:tr>
      <w:tr w:rsidR="00E55D33" w:rsidTr="00E55D33">
        <w:tc>
          <w:tcPr>
            <w:tcW w:w="4788" w:type="dxa"/>
          </w:tcPr>
          <w:p w:rsidR="00E55D33" w:rsidRDefault="00937103" w:rsidP="00937103">
            <w:r>
              <w:t>Transfer Line Temp</w:t>
            </w:r>
          </w:p>
        </w:tc>
        <w:tc>
          <w:tcPr>
            <w:tcW w:w="4788" w:type="dxa"/>
          </w:tcPr>
          <w:p w:rsidR="00E55D33" w:rsidRDefault="00937103" w:rsidP="00937103">
            <w:r>
              <w:t>280⁰C</w:t>
            </w:r>
          </w:p>
        </w:tc>
      </w:tr>
      <w:tr w:rsidR="00E55D33" w:rsidTr="00E55D33">
        <w:tc>
          <w:tcPr>
            <w:tcW w:w="4788" w:type="dxa"/>
          </w:tcPr>
          <w:p w:rsidR="00E55D33" w:rsidRDefault="00937103" w:rsidP="00937103">
            <w:r>
              <w:t>Source Temp</w:t>
            </w:r>
          </w:p>
        </w:tc>
        <w:tc>
          <w:tcPr>
            <w:tcW w:w="4788" w:type="dxa"/>
          </w:tcPr>
          <w:p w:rsidR="00E55D33" w:rsidRDefault="00937103" w:rsidP="00937103">
            <w:r>
              <w:t>250⁰C</w:t>
            </w:r>
          </w:p>
        </w:tc>
      </w:tr>
      <w:tr w:rsidR="00937103" w:rsidTr="00E55D33">
        <w:tc>
          <w:tcPr>
            <w:tcW w:w="4788" w:type="dxa"/>
          </w:tcPr>
          <w:p w:rsidR="00937103" w:rsidRDefault="00937103" w:rsidP="00937103">
            <w:r>
              <w:t>Scan Range</w:t>
            </w:r>
          </w:p>
        </w:tc>
        <w:tc>
          <w:tcPr>
            <w:tcW w:w="4788" w:type="dxa"/>
          </w:tcPr>
          <w:p w:rsidR="00937103" w:rsidRDefault="00937103" w:rsidP="00937103">
            <w:r>
              <w:t>50 – 800 m/z</w:t>
            </w:r>
          </w:p>
        </w:tc>
      </w:tr>
      <w:tr w:rsidR="00937103" w:rsidTr="00E55D33">
        <w:tc>
          <w:tcPr>
            <w:tcW w:w="4788" w:type="dxa"/>
          </w:tcPr>
          <w:p w:rsidR="00937103" w:rsidRDefault="00937103" w:rsidP="00937103">
            <w:r>
              <w:t>Scanning Cycle</w:t>
            </w:r>
          </w:p>
        </w:tc>
        <w:tc>
          <w:tcPr>
            <w:tcW w:w="4788" w:type="dxa"/>
          </w:tcPr>
          <w:p w:rsidR="00937103" w:rsidRDefault="00937103" w:rsidP="00937103">
            <w:r>
              <w:t>20 spectra/sec</w:t>
            </w:r>
          </w:p>
        </w:tc>
      </w:tr>
    </w:tbl>
    <w:p w:rsidR="00695C5D" w:rsidRDefault="00695C5D" w:rsidP="00D14F30"/>
    <w:p w:rsidR="009A6FCA" w:rsidRDefault="006C7F74" w:rsidP="00B15295">
      <w:r>
        <w:t>Following data acquisition, data files were processed for</w:t>
      </w:r>
      <w:r w:rsidR="00F67526">
        <w:t xml:space="preserve"> peak</w:t>
      </w:r>
      <w:r>
        <w:t xml:space="preserve"> deconvolution by Leco’s ChromatTOF software</w:t>
      </w:r>
      <w:r w:rsidR="00D93004">
        <w:t xml:space="preserve"> and transferred to Binbase for spectral identification, peak retention index calculations</w:t>
      </w:r>
      <w:r>
        <w:t xml:space="preserve"> </w:t>
      </w:r>
      <w:r w:rsidR="00D93004">
        <w:t>and generation of a table of peak identifications and intensities.</w:t>
      </w:r>
      <w:r w:rsidR="00B15295">
        <w:t xml:space="preserve"> </w:t>
      </w:r>
    </w:p>
    <w:p w:rsidR="00542140" w:rsidRPr="00A55DCC" w:rsidRDefault="00542140" w:rsidP="00B15295">
      <w:pPr>
        <w:rPr>
          <w:b/>
          <w:i/>
          <w:u w:val="single"/>
          <w:rPrChange w:id="1" w:author="Cavallo, Tammy Bowman" w:date="2016-08-24T13:42:00Z">
            <w:rPr/>
          </w:rPrChange>
        </w:rPr>
      </w:pPr>
      <w:r w:rsidRPr="00A55DCC">
        <w:rPr>
          <w:b/>
          <w:i/>
          <w:u w:val="single"/>
          <w:rPrChange w:id="2" w:author="Cavallo, Tammy Bowman" w:date="2016-08-24T13:42:00Z">
            <w:rPr/>
          </w:rPrChange>
        </w:rPr>
        <w:lastRenderedPageBreak/>
        <w:t>References:</w:t>
      </w:r>
    </w:p>
    <w:p w:rsidR="00CF628B" w:rsidRDefault="005A3BF1" w:rsidP="00B15295">
      <w:r>
        <w:t>Fiehn, O.  (2012</w:t>
      </w:r>
      <w:r w:rsidRPr="007A5B66">
        <w:rPr>
          <w:i/>
          <w:iCs/>
        </w:rPr>
        <w:t>).  QC and FAME Prep for GCTOF</w:t>
      </w:r>
      <w:r>
        <w:t>.   UC Davis West Coast Metabolomics Center.</w:t>
      </w:r>
    </w:p>
    <w:p w:rsidR="005A3BF1" w:rsidRDefault="005A3BF1">
      <w:r>
        <w:t xml:space="preserve">Fiehn, O.  (2012).  </w:t>
      </w:r>
      <w:r w:rsidRPr="007A5B66">
        <w:rPr>
          <w:i/>
          <w:iCs/>
        </w:rPr>
        <w:t>Sample Preparatio</w:t>
      </w:r>
      <w:bookmarkStart w:id="3" w:name="_GoBack"/>
      <w:bookmarkEnd w:id="3"/>
      <w:r w:rsidRPr="007A5B66">
        <w:rPr>
          <w:i/>
          <w:iCs/>
        </w:rPr>
        <w:t>n of Blood Plasma or Serum Samples for GCTOF Analysis</w:t>
      </w:r>
      <w:r>
        <w:t>.  UC Davis West Coast Metabolomics Center.</w:t>
      </w:r>
    </w:p>
    <w:p w:rsidR="005A3BF1" w:rsidRDefault="005A3BF1" w:rsidP="00B15295">
      <w:r>
        <w:t xml:space="preserve">Fiehn, O.  (2012).  </w:t>
      </w:r>
      <w:r w:rsidRPr="007A5B66">
        <w:rPr>
          <w:i/>
          <w:iCs/>
        </w:rPr>
        <w:t>Primary Metabolism Analysis by GCTOFMS</w:t>
      </w:r>
      <w:r>
        <w:t>.  UC Davis West Coast Metabolomics Center.</w:t>
      </w:r>
    </w:p>
    <w:p w:rsidR="005A1758" w:rsidRPr="00FD40F0" w:rsidRDefault="005A1758" w:rsidP="00B15295">
      <w:pPr>
        <w:rPr>
          <w:b/>
          <w:bCs/>
        </w:rPr>
      </w:pPr>
      <w:r w:rsidRPr="00FD40F0">
        <w:t>O Fiehn, G. Wohlgemuth, M Scholz, T Kind, DY Lee, Y Lu, S Moon and B Nikolau: Quality control for plant metabolomics: reporting MSI-compliant studies. The Plant Journal</w:t>
      </w:r>
      <w:r w:rsidRPr="00FD40F0">
        <w:rPr>
          <w:i/>
        </w:rPr>
        <w:t xml:space="preserve"> </w:t>
      </w:r>
      <w:r w:rsidRPr="00FD40F0">
        <w:t>2008; 53:691-704.</w:t>
      </w:r>
    </w:p>
    <w:sectPr w:rsidR="005A1758" w:rsidRPr="00FD40F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Cavallo, Tammy Bowman">
    <w15:presenceInfo w15:providerId="AD" w15:userId="S-1-5-21-2101533902-423532799-1776743176-217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trackRevisions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1246"/>
    <w:rsid w:val="00054EA4"/>
    <w:rsid w:val="000B67A9"/>
    <w:rsid w:val="00141FE0"/>
    <w:rsid w:val="001A439B"/>
    <w:rsid w:val="002B2350"/>
    <w:rsid w:val="00542140"/>
    <w:rsid w:val="005A1758"/>
    <w:rsid w:val="005A3BF1"/>
    <w:rsid w:val="00623701"/>
    <w:rsid w:val="00695C5D"/>
    <w:rsid w:val="006C7F74"/>
    <w:rsid w:val="006D6871"/>
    <w:rsid w:val="00722B71"/>
    <w:rsid w:val="007456B7"/>
    <w:rsid w:val="00776A31"/>
    <w:rsid w:val="007A5B66"/>
    <w:rsid w:val="007B097C"/>
    <w:rsid w:val="00861246"/>
    <w:rsid w:val="009350A4"/>
    <w:rsid w:val="00937103"/>
    <w:rsid w:val="009A6FCA"/>
    <w:rsid w:val="00A4515C"/>
    <w:rsid w:val="00A55DCC"/>
    <w:rsid w:val="00A66ACF"/>
    <w:rsid w:val="00B15295"/>
    <w:rsid w:val="00B70669"/>
    <w:rsid w:val="00B87934"/>
    <w:rsid w:val="00BC3FBE"/>
    <w:rsid w:val="00C901D2"/>
    <w:rsid w:val="00CC7724"/>
    <w:rsid w:val="00CF628B"/>
    <w:rsid w:val="00D14F30"/>
    <w:rsid w:val="00D56DF9"/>
    <w:rsid w:val="00D93004"/>
    <w:rsid w:val="00DB6032"/>
    <w:rsid w:val="00E54E09"/>
    <w:rsid w:val="00E55D33"/>
    <w:rsid w:val="00E724E6"/>
    <w:rsid w:val="00F4168E"/>
    <w:rsid w:val="00F67526"/>
    <w:rsid w:val="00FD40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8880FA9-79C7-40AD-996E-CDD0DC24C7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55D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54214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4214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4214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4214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42140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421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214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microsoft.com/office/2011/relationships/people" Target="people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FCD160-A5F0-4BCA-A60B-CD60163874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343</TotalTime>
  <Pages>2</Pages>
  <Words>487</Words>
  <Characters>2777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RTI International</Company>
  <LinksUpToDate>false</LinksUpToDate>
  <CharactersWithSpaces>3258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Jocelin Deese-Spruill</dc:creator>
  <cp:lastModifiedBy>Cavallo, Tammy Bowman</cp:lastModifiedBy>
  <cp:revision>24</cp:revision>
  <dcterms:created xsi:type="dcterms:W3CDTF">2014-02-20T19:17:00Z</dcterms:created>
  <dcterms:modified xsi:type="dcterms:W3CDTF">2016-08-24T17:42:00Z</dcterms:modified>
</cp:coreProperties>
</file>